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20FACAF" w:rsidR="005D4C35" w:rsidRDefault="0056029C" w:rsidP="00601757">
      <w:pPr>
        <w:spacing w:before="120"/>
        <w:rPr>
          <w:rFonts w:ascii="Cambria" w:hAnsi="Cambria" w:cs="Arial"/>
          <w:bCs/>
          <w:sz w:val="22"/>
          <w:szCs w:val="22"/>
        </w:rPr>
        <w:pPrChange w:id="17" w:author="Zbigniew Brzeziński" w:date="2022-12-14T22:36:00Z">
          <w:pPr>
            <w:spacing w:before="120"/>
            <w:jc w:val="both"/>
          </w:pPr>
        </w:pPrChange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bookmarkStart w:id="18" w:name="_GoBack"/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ins w:id="19" w:author="Zbigniew Brzeziński" w:date="2022-12-14T22:35:00Z">
        <w:r w:rsidR="00601757">
          <w:rPr>
            <w:rFonts w:ascii="Cambria" w:hAnsi="Cambria" w:cs="Arial"/>
            <w:bCs/>
            <w:sz w:val="22"/>
            <w:szCs w:val="22"/>
          </w:rPr>
          <w:t>Zawadzkie</w:t>
        </w:r>
      </w:ins>
      <w:del w:id="20" w:author="Zbigniew Brzeziński" w:date="2022-12-14T22:35:00Z">
        <w:r w:rsidDel="00601757">
          <w:rPr>
            <w:rFonts w:ascii="Cambria" w:hAnsi="Cambria" w:cs="Arial"/>
            <w:bCs/>
            <w:sz w:val="22"/>
            <w:szCs w:val="22"/>
          </w:rPr>
          <w:delText>____________________________________________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 w roku </w:t>
      </w:r>
      <w:ins w:id="21" w:author="Zbigniew Brzeziński" w:date="2022-12-14T22:36:00Z">
        <w:r w:rsidR="00601757">
          <w:rPr>
            <w:rFonts w:ascii="Cambria" w:hAnsi="Cambria" w:cs="Arial"/>
            <w:bCs/>
            <w:sz w:val="22"/>
            <w:szCs w:val="22"/>
          </w:rPr>
          <w:t>2023 - II</w:t>
        </w:r>
      </w:ins>
      <w:del w:id="22" w:author="Zbigniew Brzeziński" w:date="2022-12-14T22:36:00Z">
        <w:r w:rsidDel="00601757">
          <w:rPr>
            <w:rFonts w:ascii="Cambria" w:hAnsi="Cambria" w:cs="Arial"/>
            <w:bCs/>
            <w:sz w:val="22"/>
            <w:szCs w:val="22"/>
          </w:rPr>
          <w:delText>_____</w:delText>
        </w:r>
      </w:del>
      <w:del w:id="23" w:author="Zbigniew Brzeziński" w:date="2022-12-14T22:35:00Z">
        <w:r w:rsidDel="00601757">
          <w:rPr>
            <w:rFonts w:ascii="Cambria" w:hAnsi="Cambria" w:cs="Arial"/>
            <w:bCs/>
            <w:sz w:val="22"/>
            <w:szCs w:val="22"/>
          </w:rPr>
          <w:delText>___</w:delText>
        </w:r>
      </w:del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End w:id="18"/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5E0695" w14:textId="77777777" w:rsidR="00FD2C3C" w:rsidRDefault="00FD2C3C">
      <w:r>
        <w:separator/>
      </w:r>
    </w:p>
  </w:endnote>
  <w:endnote w:type="continuationSeparator" w:id="0">
    <w:p w14:paraId="5290F53F" w14:textId="77777777" w:rsidR="00FD2C3C" w:rsidRDefault="00FD2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6C9DF2FE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175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09767" w14:textId="77777777" w:rsidR="00FD2C3C" w:rsidRDefault="00FD2C3C">
      <w:r>
        <w:separator/>
      </w:r>
    </w:p>
  </w:footnote>
  <w:footnote w:type="continuationSeparator" w:id="0">
    <w:p w14:paraId="24385BD0" w14:textId="77777777" w:rsidR="00FD2C3C" w:rsidRDefault="00FD2C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Zbigniew Brzeziński">
    <w15:presenceInfo w15:providerId="AD" w15:userId="S-1-5-21-1258824510-3303949563-3469234235-32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757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C3C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Zbigniew Brzeziński</cp:lastModifiedBy>
  <cp:revision>5</cp:revision>
  <cp:lastPrinted>2017-05-23T10:32:00Z</cp:lastPrinted>
  <dcterms:created xsi:type="dcterms:W3CDTF">2022-06-26T12:58:00Z</dcterms:created>
  <dcterms:modified xsi:type="dcterms:W3CDTF">2022-12-14T21:36:00Z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